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215" w:rsidRPr="00E327FD" w:rsidRDefault="0060224D" w:rsidP="00E36215">
      <w:pPr>
        <w:pStyle w:val="ConsPlusNormal"/>
        <w:ind w:firstLine="0"/>
        <w:jc w:val="center"/>
        <w:rPr>
          <w:rFonts w:ascii="Times New Roman" w:hAnsi="Times New Roman" w:cs="Times New Roman"/>
          <w:sz w:val="24"/>
          <w:szCs w:val="24"/>
        </w:rPr>
      </w:pPr>
      <w:r>
        <w:rPr>
          <w:rFonts w:ascii="Times New Roman" w:hAnsi="Times New Roman" w:cs="Times New Roman"/>
          <w:b/>
          <w:sz w:val="24"/>
          <w:szCs w:val="24"/>
        </w:rPr>
        <w:t>ПОВЕСТКА</w:t>
      </w:r>
    </w:p>
    <w:p w:rsidR="00E36215" w:rsidRPr="00E327FD" w:rsidRDefault="00DB27B0" w:rsidP="00E36215">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двадцать</w:t>
      </w:r>
      <w:r w:rsidR="00E36215" w:rsidRPr="00E327FD">
        <w:rPr>
          <w:rFonts w:ascii="Times New Roman" w:hAnsi="Times New Roman" w:cs="Times New Roman"/>
          <w:b/>
          <w:sz w:val="24"/>
          <w:szCs w:val="24"/>
        </w:rPr>
        <w:t xml:space="preserve"> </w:t>
      </w:r>
      <w:r w:rsidR="008C0576">
        <w:rPr>
          <w:rFonts w:ascii="Times New Roman" w:hAnsi="Times New Roman" w:cs="Times New Roman"/>
          <w:b/>
          <w:sz w:val="24"/>
          <w:szCs w:val="24"/>
        </w:rPr>
        <w:t>шестой</w:t>
      </w:r>
      <w:r w:rsidR="00E36215">
        <w:rPr>
          <w:rFonts w:ascii="Times New Roman" w:hAnsi="Times New Roman" w:cs="Times New Roman"/>
          <w:b/>
          <w:sz w:val="24"/>
          <w:szCs w:val="24"/>
        </w:rPr>
        <w:t xml:space="preserve"> </w:t>
      </w:r>
      <w:r w:rsidR="00E36215" w:rsidRPr="00E327FD">
        <w:rPr>
          <w:rFonts w:ascii="Times New Roman" w:hAnsi="Times New Roman" w:cs="Times New Roman"/>
          <w:b/>
          <w:sz w:val="24"/>
          <w:szCs w:val="24"/>
        </w:rPr>
        <w:t xml:space="preserve">сессии Совета депутатов </w:t>
      </w:r>
    </w:p>
    <w:p w:rsidR="00E36215" w:rsidRDefault="00E36215" w:rsidP="00E36215">
      <w:pPr>
        <w:pStyle w:val="ConsPlusNormal"/>
        <w:ind w:firstLine="0"/>
        <w:jc w:val="center"/>
        <w:rPr>
          <w:rFonts w:ascii="Times New Roman" w:hAnsi="Times New Roman" w:cs="Times New Roman"/>
          <w:b/>
          <w:sz w:val="24"/>
          <w:szCs w:val="24"/>
        </w:rPr>
      </w:pPr>
      <w:r w:rsidRPr="00E327FD">
        <w:rPr>
          <w:rFonts w:ascii="Times New Roman" w:hAnsi="Times New Roman" w:cs="Times New Roman"/>
          <w:b/>
          <w:sz w:val="24"/>
          <w:szCs w:val="24"/>
        </w:rPr>
        <w:t xml:space="preserve">муниципального образования «Муниципальный округ </w:t>
      </w:r>
    </w:p>
    <w:p w:rsidR="0060715F" w:rsidRDefault="00E36215" w:rsidP="0060715F">
      <w:pPr>
        <w:pStyle w:val="ConsPlusNormal"/>
        <w:ind w:firstLine="0"/>
        <w:jc w:val="center"/>
        <w:rPr>
          <w:rFonts w:ascii="Times New Roman" w:hAnsi="Times New Roman" w:cs="Times New Roman"/>
          <w:b/>
          <w:sz w:val="24"/>
          <w:szCs w:val="24"/>
        </w:rPr>
      </w:pPr>
      <w:r w:rsidRPr="00E327FD">
        <w:rPr>
          <w:rFonts w:ascii="Times New Roman" w:hAnsi="Times New Roman" w:cs="Times New Roman"/>
          <w:b/>
          <w:sz w:val="24"/>
          <w:szCs w:val="24"/>
        </w:rPr>
        <w:t xml:space="preserve">Завьяловский район </w:t>
      </w:r>
      <w:r w:rsidR="00603B2C">
        <w:rPr>
          <w:rFonts w:ascii="Times New Roman" w:hAnsi="Times New Roman" w:cs="Times New Roman"/>
          <w:b/>
          <w:sz w:val="24"/>
          <w:szCs w:val="24"/>
        </w:rPr>
        <w:t>Удмуртской Республики»</w:t>
      </w:r>
    </w:p>
    <w:p w:rsidR="00E36215" w:rsidRDefault="008C0576" w:rsidP="0060715F">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27.09</w:t>
      </w:r>
      <w:r w:rsidR="0060715F">
        <w:rPr>
          <w:rFonts w:ascii="Times New Roman" w:hAnsi="Times New Roman" w:cs="Times New Roman"/>
          <w:b/>
          <w:sz w:val="24"/>
          <w:szCs w:val="24"/>
        </w:rPr>
        <w:t>.2023</w:t>
      </w:r>
    </w:p>
    <w:p w:rsidR="00E36215" w:rsidRPr="00885C8E" w:rsidRDefault="00E36215" w:rsidP="00885C8E">
      <w:pPr>
        <w:pStyle w:val="ConsPlusNormal"/>
        <w:ind w:firstLine="709"/>
        <w:jc w:val="center"/>
        <w:rPr>
          <w:rFonts w:ascii="Times New Roman" w:hAnsi="Times New Roman" w:cs="Times New Roman"/>
          <w:sz w:val="28"/>
          <w:szCs w:val="28"/>
        </w:rPr>
      </w:pPr>
    </w:p>
    <w:p w:rsidR="008C0576" w:rsidRPr="003A3E9A" w:rsidRDefault="005D46CC" w:rsidP="005D5534">
      <w:pPr>
        <w:pStyle w:val="a3"/>
        <w:spacing w:before="0" w:beforeAutospacing="0" w:after="0" w:afterAutospacing="0"/>
        <w:ind w:firstLine="709"/>
        <w:jc w:val="both"/>
        <w:rPr>
          <w:rFonts w:eastAsiaTheme="minorHAnsi"/>
          <w:sz w:val="28"/>
          <w:szCs w:val="28"/>
          <w:lang w:eastAsia="en-US"/>
        </w:rPr>
      </w:pPr>
      <w:r>
        <w:rPr>
          <w:rFonts w:eastAsiaTheme="minorHAnsi"/>
          <w:sz w:val="28"/>
          <w:szCs w:val="28"/>
          <w:lang w:eastAsia="en-US"/>
        </w:rPr>
        <w:t>1</w:t>
      </w:r>
      <w:r w:rsidR="008C0576" w:rsidRPr="003A3E9A">
        <w:rPr>
          <w:rFonts w:eastAsiaTheme="minorHAnsi"/>
          <w:sz w:val="28"/>
          <w:szCs w:val="28"/>
          <w:lang w:eastAsia="en-US"/>
        </w:rPr>
        <w:t>. Об определении границ части территории населенных пунктов и созыве сходов граждан для решения вопроса о введении и использовании средств самообложения граждан.</w:t>
      </w:r>
    </w:p>
    <w:p w:rsidR="005D5534" w:rsidRPr="005D5534" w:rsidRDefault="005D46CC" w:rsidP="005D5534">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3A3E9A" w:rsidRPr="003A3E9A">
        <w:rPr>
          <w:rFonts w:ascii="Times New Roman" w:hAnsi="Times New Roman" w:cs="Times New Roman"/>
          <w:sz w:val="28"/>
          <w:szCs w:val="28"/>
        </w:rPr>
        <w:t xml:space="preserve">. </w:t>
      </w:r>
      <w:r w:rsidR="005D5534" w:rsidRPr="005D5534">
        <w:rPr>
          <w:rFonts w:ascii="Times New Roman" w:hAnsi="Times New Roman" w:cs="Times New Roman"/>
          <w:sz w:val="28"/>
          <w:szCs w:val="28"/>
        </w:rPr>
        <w:t>О внесении изменений в Положение о наказах избирателей депутатам Совета депутатов муниципального образования «Муниципальный округ Завьяловский район Удмуртской Республики», утвержденное решением Совета депутатов муниципального образования «Муниципальный округ Завьяловский район Удмуртской Республики» от 20.10.2021 № 29</w:t>
      </w:r>
      <w:r>
        <w:rPr>
          <w:rFonts w:ascii="Times New Roman" w:hAnsi="Times New Roman" w:cs="Times New Roman"/>
          <w:sz w:val="28"/>
          <w:szCs w:val="28"/>
        </w:rPr>
        <w:t>.</w:t>
      </w:r>
      <w:r w:rsidR="005D5534" w:rsidRPr="005D5534">
        <w:rPr>
          <w:rFonts w:ascii="Times New Roman" w:hAnsi="Times New Roman" w:cs="Times New Roman"/>
          <w:sz w:val="28"/>
          <w:szCs w:val="28"/>
        </w:rPr>
        <w:t xml:space="preserve"> </w:t>
      </w:r>
    </w:p>
    <w:p w:rsidR="003A3E9A" w:rsidRPr="003A3E9A" w:rsidRDefault="005D46CC" w:rsidP="005D5534">
      <w:pPr>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F37C2E">
        <w:rPr>
          <w:rFonts w:ascii="Times New Roman" w:hAnsi="Times New Roman" w:cs="Times New Roman"/>
          <w:sz w:val="28"/>
          <w:szCs w:val="28"/>
        </w:rPr>
        <w:t>. О внесении изменения</w:t>
      </w:r>
      <w:r w:rsidR="003A3E9A" w:rsidRPr="003A3E9A">
        <w:rPr>
          <w:rFonts w:ascii="Times New Roman" w:hAnsi="Times New Roman" w:cs="Times New Roman"/>
          <w:sz w:val="28"/>
          <w:szCs w:val="28"/>
        </w:rPr>
        <w:t xml:space="preserve"> в решение Совета депутатов муниципального образования «Муниципальный округ Завьяловский район Удмуртской Республики» от 10.11.2021 № 92 «О земельном налоге на террито</w:t>
      </w:r>
      <w:r w:rsidR="003A3E9A">
        <w:rPr>
          <w:rFonts w:ascii="Times New Roman" w:hAnsi="Times New Roman" w:cs="Times New Roman"/>
          <w:sz w:val="28"/>
          <w:szCs w:val="28"/>
        </w:rPr>
        <w:t>рии муниципального образования «</w:t>
      </w:r>
      <w:r w:rsidR="003A3E9A" w:rsidRPr="003A3E9A">
        <w:rPr>
          <w:rFonts w:ascii="Times New Roman" w:hAnsi="Times New Roman" w:cs="Times New Roman"/>
          <w:sz w:val="28"/>
          <w:szCs w:val="28"/>
        </w:rPr>
        <w:t>Муниципальный округ Завьяловский район Удмуртской Республики»</w:t>
      </w:r>
      <w:r w:rsidR="003A3E9A">
        <w:rPr>
          <w:rFonts w:ascii="Times New Roman" w:hAnsi="Times New Roman" w:cs="Times New Roman"/>
          <w:sz w:val="28"/>
          <w:szCs w:val="28"/>
        </w:rPr>
        <w:t>.</w:t>
      </w:r>
    </w:p>
    <w:p w:rsidR="00FE0D1B" w:rsidRDefault="005D46CC" w:rsidP="008C0576">
      <w:pPr>
        <w:pStyle w:val="a3"/>
        <w:spacing w:before="0" w:beforeAutospacing="0" w:after="0" w:afterAutospacing="0"/>
        <w:ind w:firstLine="709"/>
        <w:jc w:val="both"/>
        <w:rPr>
          <w:rFonts w:eastAsiaTheme="minorHAnsi"/>
          <w:sz w:val="28"/>
          <w:szCs w:val="28"/>
          <w:lang w:eastAsia="en-US"/>
        </w:rPr>
      </w:pPr>
      <w:r>
        <w:rPr>
          <w:rFonts w:eastAsiaTheme="minorHAnsi"/>
          <w:sz w:val="28"/>
          <w:szCs w:val="28"/>
          <w:lang w:eastAsia="en-US"/>
        </w:rPr>
        <w:t>4</w:t>
      </w:r>
      <w:r w:rsidR="003A3E9A">
        <w:rPr>
          <w:rFonts w:eastAsiaTheme="minorHAnsi"/>
          <w:sz w:val="28"/>
          <w:szCs w:val="28"/>
          <w:lang w:eastAsia="en-US"/>
        </w:rPr>
        <w:t xml:space="preserve">. </w:t>
      </w:r>
      <w:r w:rsidR="00FE0D1B" w:rsidRPr="003A3E9A">
        <w:rPr>
          <w:rFonts w:eastAsiaTheme="minorHAnsi"/>
          <w:sz w:val="28"/>
          <w:szCs w:val="28"/>
          <w:lang w:eastAsia="en-US"/>
        </w:rPr>
        <w:t>О внесении изменений в решение Совета депутатов муниципального образования «Муниципальный округ Завьяловский район Удмуртской Республики» от 10.11.2021  № 94 «О налоге на имущество физических лиц на территории муниципального образования «Муниципальный округ Завьяловский район Удмуртской Республики»</w:t>
      </w:r>
      <w:r w:rsidR="003A3E9A">
        <w:rPr>
          <w:rFonts w:eastAsiaTheme="minorHAnsi"/>
          <w:sz w:val="28"/>
          <w:szCs w:val="28"/>
          <w:lang w:eastAsia="en-US"/>
        </w:rPr>
        <w:t>.</w:t>
      </w:r>
    </w:p>
    <w:p w:rsidR="00A43CA2" w:rsidRDefault="005D46CC" w:rsidP="000B31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40FD5">
        <w:rPr>
          <w:rFonts w:ascii="Times New Roman" w:hAnsi="Times New Roman" w:cs="Times New Roman"/>
          <w:sz w:val="28"/>
          <w:szCs w:val="28"/>
        </w:rPr>
        <w:t>. О внесении изменений в Положение</w:t>
      </w:r>
      <w:r w:rsidR="00A43CA2" w:rsidRPr="003A3E9A">
        <w:rPr>
          <w:rFonts w:ascii="Times New Roman" w:hAnsi="Times New Roman" w:cs="Times New Roman"/>
          <w:sz w:val="28"/>
          <w:szCs w:val="28"/>
        </w:rPr>
        <w:t xml:space="preserve"> о муниципальном жилищном контроле в муниципальном образовании «Муниципальный округ Завьяловский район» Удмуртской Республики</w:t>
      </w:r>
      <w:r w:rsidR="003A3E9A">
        <w:rPr>
          <w:rFonts w:ascii="Times New Roman" w:hAnsi="Times New Roman" w:cs="Times New Roman"/>
          <w:sz w:val="28"/>
          <w:szCs w:val="28"/>
        </w:rPr>
        <w:t>.</w:t>
      </w:r>
    </w:p>
    <w:p w:rsidR="003D2747" w:rsidRDefault="005D46CC" w:rsidP="000B3160">
      <w:pPr>
        <w:spacing w:after="0"/>
        <w:ind w:firstLine="709"/>
        <w:rPr>
          <w:rFonts w:ascii="Times New Roman" w:hAnsi="Times New Roman" w:cs="Times New Roman"/>
          <w:sz w:val="28"/>
          <w:szCs w:val="28"/>
        </w:rPr>
      </w:pPr>
      <w:r w:rsidRPr="000B3160">
        <w:rPr>
          <w:rFonts w:ascii="Times New Roman" w:hAnsi="Times New Roman" w:cs="Times New Roman"/>
          <w:sz w:val="28"/>
          <w:szCs w:val="28"/>
        </w:rPr>
        <w:t>6</w:t>
      </w:r>
      <w:r w:rsidR="00F66B3C" w:rsidRPr="000B3160">
        <w:rPr>
          <w:rFonts w:ascii="Times New Roman" w:hAnsi="Times New Roman" w:cs="Times New Roman"/>
          <w:sz w:val="28"/>
          <w:szCs w:val="28"/>
        </w:rPr>
        <w:t xml:space="preserve">. </w:t>
      </w:r>
      <w:bookmarkStart w:id="0" w:name="_Hlk77686366"/>
      <w:r w:rsidR="000B3160" w:rsidRPr="000B3160">
        <w:rPr>
          <w:rFonts w:ascii="Times New Roman" w:hAnsi="Times New Roman" w:cs="Times New Roman"/>
          <w:sz w:val="28"/>
          <w:szCs w:val="28"/>
        </w:rPr>
        <w:t>Об обраще</w:t>
      </w:r>
      <w:r w:rsidR="000B3160">
        <w:rPr>
          <w:rFonts w:ascii="Times New Roman" w:hAnsi="Times New Roman" w:cs="Times New Roman"/>
          <w:sz w:val="28"/>
          <w:szCs w:val="28"/>
        </w:rPr>
        <w:t>нии в Правительство Удмуртской Р</w:t>
      </w:r>
      <w:r w:rsidR="000B3160" w:rsidRPr="000B3160">
        <w:rPr>
          <w:rFonts w:ascii="Times New Roman" w:hAnsi="Times New Roman" w:cs="Times New Roman"/>
          <w:sz w:val="28"/>
          <w:szCs w:val="28"/>
        </w:rPr>
        <w:t>еспублики</w:t>
      </w:r>
      <w:bookmarkEnd w:id="0"/>
      <w:r w:rsidR="000B3160">
        <w:rPr>
          <w:rFonts w:ascii="Times New Roman" w:hAnsi="Times New Roman" w:cs="Times New Roman"/>
          <w:sz w:val="28"/>
          <w:szCs w:val="28"/>
        </w:rPr>
        <w:t>.</w:t>
      </w:r>
    </w:p>
    <w:p w:rsidR="00AC2856" w:rsidRDefault="005D46CC" w:rsidP="000B3160">
      <w:pPr>
        <w:tabs>
          <w:tab w:val="left" w:pos="9072"/>
        </w:tabs>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AC2856">
        <w:rPr>
          <w:rFonts w:ascii="Times New Roman" w:eastAsia="Times New Roman" w:hAnsi="Times New Roman" w:cs="Times New Roman"/>
          <w:sz w:val="28"/>
          <w:szCs w:val="28"/>
          <w:lang w:eastAsia="ru-RU"/>
        </w:rPr>
        <w:t xml:space="preserve">. </w:t>
      </w:r>
      <w:r w:rsidR="00AC2856" w:rsidRPr="00297B90">
        <w:rPr>
          <w:rFonts w:ascii="Times New Roman" w:eastAsia="Times New Roman" w:hAnsi="Times New Roman" w:cs="Times New Roman"/>
          <w:sz w:val="28"/>
          <w:szCs w:val="28"/>
          <w:lang w:eastAsia="ru-RU"/>
        </w:rPr>
        <w:t>О внесении изменений в Прогнозный план (программу)  приватизации муниципального имущества муниципального образования «Муниципальный округ Завьяловский район Удмуртской Республики» на 2023 год, утвержденный решением Совета депутатов муниципального образования «Муниципальный округ Завьяловский район Удмуртской Республики» от 30.11.2022 № 384</w:t>
      </w:r>
      <w:r w:rsidR="00AC2856">
        <w:rPr>
          <w:rFonts w:ascii="Times New Roman" w:eastAsia="Times New Roman" w:hAnsi="Times New Roman" w:cs="Times New Roman"/>
          <w:sz w:val="28"/>
          <w:szCs w:val="28"/>
          <w:lang w:eastAsia="ru-RU"/>
        </w:rPr>
        <w:t>.</w:t>
      </w:r>
    </w:p>
    <w:p w:rsidR="00FE0D1B" w:rsidRPr="003A3E9A" w:rsidRDefault="005D46CC" w:rsidP="00A43CA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E67362">
        <w:rPr>
          <w:rFonts w:ascii="Times New Roman" w:hAnsi="Times New Roman" w:cs="Times New Roman"/>
          <w:sz w:val="28"/>
          <w:szCs w:val="28"/>
        </w:rPr>
        <w:t>.</w:t>
      </w:r>
      <w:r w:rsidR="003A3E9A">
        <w:rPr>
          <w:rFonts w:ascii="Times New Roman" w:hAnsi="Times New Roman" w:cs="Times New Roman"/>
          <w:sz w:val="28"/>
          <w:szCs w:val="28"/>
        </w:rPr>
        <w:t xml:space="preserve"> </w:t>
      </w:r>
      <w:r w:rsidR="00FE0D1B" w:rsidRPr="003A3E9A">
        <w:rPr>
          <w:rFonts w:ascii="Times New Roman" w:hAnsi="Times New Roman" w:cs="Times New Roman"/>
          <w:sz w:val="28"/>
          <w:szCs w:val="28"/>
        </w:rPr>
        <w:t>О внесении изменений в Положение о территориальном общественном самоуправлении в муниципальном образовании «Муниципальный округ Завьяловский район Удмуртской Республики».</w:t>
      </w:r>
    </w:p>
    <w:p w:rsidR="008C0576" w:rsidRDefault="005D46CC" w:rsidP="008C0576">
      <w:pPr>
        <w:spacing w:after="0"/>
        <w:ind w:firstLine="709"/>
        <w:jc w:val="both"/>
        <w:rPr>
          <w:rFonts w:ascii="Times New Roman" w:hAnsi="Times New Roman" w:cs="Times New Roman"/>
          <w:sz w:val="28"/>
          <w:szCs w:val="28"/>
        </w:rPr>
      </w:pPr>
      <w:r>
        <w:rPr>
          <w:rFonts w:ascii="Times New Roman" w:hAnsi="Times New Roman" w:cs="Times New Roman"/>
          <w:sz w:val="28"/>
          <w:szCs w:val="28"/>
        </w:rPr>
        <w:t>9</w:t>
      </w:r>
      <w:r w:rsidR="008C0576" w:rsidRPr="008C0576">
        <w:rPr>
          <w:rFonts w:ascii="Times New Roman" w:hAnsi="Times New Roman" w:cs="Times New Roman"/>
          <w:sz w:val="28"/>
          <w:szCs w:val="28"/>
        </w:rPr>
        <w:t xml:space="preserve">. </w:t>
      </w:r>
      <w:ins w:id="1" w:author="smi" w:date="2023-06-01T15:10:00Z">
        <w:r w:rsidR="008C0576" w:rsidRPr="008C0576">
          <w:rPr>
            <w:rFonts w:ascii="Times New Roman" w:hAnsi="Times New Roman" w:cs="Times New Roman"/>
            <w:sz w:val="28"/>
            <w:szCs w:val="28"/>
          </w:rPr>
          <w:t>О внесении изменений в Устав муниципального образования «Муниципальный округ Завьяловский район Удмуртской Республи</w:t>
        </w:r>
      </w:ins>
      <w:ins w:id="2" w:author="smi" w:date="2023-06-01T15:16:00Z">
        <w:r w:rsidR="008C0576" w:rsidRPr="008C0576">
          <w:rPr>
            <w:rFonts w:ascii="Times New Roman" w:hAnsi="Times New Roman" w:cs="Times New Roman"/>
            <w:sz w:val="28"/>
            <w:szCs w:val="28"/>
          </w:rPr>
          <w:t>ки.</w:t>
        </w:r>
      </w:ins>
    </w:p>
    <w:p w:rsidR="00784FF5" w:rsidRDefault="005D46CC" w:rsidP="008C0576">
      <w:pPr>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E6014C">
        <w:rPr>
          <w:rFonts w:ascii="Times New Roman" w:hAnsi="Times New Roman" w:cs="Times New Roman"/>
          <w:sz w:val="28"/>
          <w:szCs w:val="28"/>
        </w:rPr>
        <w:t xml:space="preserve">. </w:t>
      </w:r>
      <w:r w:rsidR="00E6014C" w:rsidRPr="00E6014C">
        <w:rPr>
          <w:rFonts w:ascii="Times New Roman" w:hAnsi="Times New Roman" w:cs="Times New Roman"/>
          <w:sz w:val="28"/>
          <w:szCs w:val="28"/>
        </w:rPr>
        <w:t>О внесении изменений в состав Административной комиссии Завьяловского района</w:t>
      </w:r>
      <w:r w:rsidR="00757BD9">
        <w:rPr>
          <w:rFonts w:ascii="Times New Roman" w:hAnsi="Times New Roman" w:cs="Times New Roman"/>
          <w:sz w:val="28"/>
          <w:szCs w:val="28"/>
        </w:rPr>
        <w:t>.</w:t>
      </w:r>
    </w:p>
    <w:p w:rsidR="003339E5" w:rsidRPr="001011D6" w:rsidRDefault="003339E5" w:rsidP="003339E5">
      <w:pPr>
        <w:spacing w:after="0"/>
        <w:ind w:firstLine="709"/>
        <w:jc w:val="both"/>
        <w:rPr>
          <w:rFonts w:ascii="Times New Roman" w:hAnsi="Times New Roman" w:cs="Times New Roman"/>
          <w:sz w:val="28"/>
          <w:szCs w:val="28"/>
        </w:rPr>
      </w:pPr>
      <w:r>
        <w:rPr>
          <w:rFonts w:ascii="Times New Roman" w:hAnsi="Times New Roman" w:cs="Times New Roman"/>
          <w:sz w:val="28"/>
          <w:szCs w:val="28"/>
        </w:rPr>
        <w:t>11. Об объявлении б</w:t>
      </w:r>
      <w:r w:rsidRPr="001011D6">
        <w:rPr>
          <w:rFonts w:ascii="Times New Roman" w:hAnsi="Times New Roman" w:cs="Times New Roman"/>
          <w:sz w:val="28"/>
          <w:szCs w:val="28"/>
        </w:rPr>
        <w:t>лагодарности Совета депутатов муниципального образования «Муниципальный округ Завьяловский район Удмуртской Республики»</w:t>
      </w:r>
      <w:r>
        <w:rPr>
          <w:rFonts w:ascii="Times New Roman" w:hAnsi="Times New Roman" w:cs="Times New Roman"/>
          <w:sz w:val="28"/>
          <w:szCs w:val="28"/>
        </w:rPr>
        <w:t>.</w:t>
      </w:r>
    </w:p>
    <w:p w:rsidR="00E267F0" w:rsidRDefault="00E267F0" w:rsidP="008C0576">
      <w:pPr>
        <w:spacing w:after="0"/>
        <w:ind w:firstLine="709"/>
        <w:jc w:val="both"/>
        <w:rPr>
          <w:rFonts w:ascii="Times New Roman" w:hAnsi="Times New Roman" w:cs="Times New Roman"/>
          <w:sz w:val="28"/>
          <w:szCs w:val="28"/>
        </w:rPr>
      </w:pPr>
    </w:p>
    <w:p w:rsidR="008C0576" w:rsidRDefault="003339E5" w:rsidP="00E6014C">
      <w:pPr>
        <w:spacing w:after="0"/>
        <w:ind w:firstLine="709"/>
        <w:jc w:val="both"/>
        <w:rPr>
          <w:rFonts w:ascii="Times New Roman" w:hAnsi="Times New Roman" w:cs="Times New Roman"/>
          <w:sz w:val="28"/>
          <w:szCs w:val="28"/>
        </w:rPr>
      </w:pPr>
      <w:r>
        <w:rPr>
          <w:rFonts w:ascii="Times New Roman" w:hAnsi="Times New Roman" w:cs="Times New Roman"/>
          <w:sz w:val="28"/>
          <w:szCs w:val="28"/>
        </w:rPr>
        <w:t>12</w:t>
      </w:r>
      <w:bookmarkStart w:id="3" w:name="_GoBack"/>
      <w:bookmarkEnd w:id="3"/>
      <w:r w:rsidR="008C0576" w:rsidRPr="008C0576">
        <w:rPr>
          <w:rFonts w:ascii="Times New Roman" w:hAnsi="Times New Roman" w:cs="Times New Roman"/>
          <w:sz w:val="28"/>
          <w:szCs w:val="28"/>
        </w:rPr>
        <w:t>. Об утверждении плана работы Совета депутатов муниципального образования «Муниципальный округ Завьяловский район Удмуртской Респу</w:t>
      </w:r>
      <w:r w:rsidR="00E6014C">
        <w:rPr>
          <w:rFonts w:ascii="Times New Roman" w:hAnsi="Times New Roman" w:cs="Times New Roman"/>
          <w:sz w:val="28"/>
          <w:szCs w:val="28"/>
        </w:rPr>
        <w:t xml:space="preserve">блики» на 4 квартал 2023 года. </w:t>
      </w:r>
    </w:p>
    <w:p w:rsidR="00F66B3C" w:rsidRDefault="00F66B3C" w:rsidP="00E6014C">
      <w:pPr>
        <w:spacing w:after="0"/>
        <w:ind w:firstLine="709"/>
        <w:jc w:val="both"/>
        <w:rPr>
          <w:rFonts w:ascii="Times New Roman" w:hAnsi="Times New Roman" w:cs="Times New Roman"/>
          <w:sz w:val="28"/>
          <w:szCs w:val="28"/>
        </w:rPr>
      </w:pPr>
    </w:p>
    <w:p w:rsidR="00272A78" w:rsidRPr="008C0576" w:rsidRDefault="00272A78" w:rsidP="00E6014C">
      <w:pPr>
        <w:spacing w:after="0"/>
        <w:ind w:firstLine="709"/>
        <w:jc w:val="both"/>
        <w:rPr>
          <w:rFonts w:ascii="Times New Roman" w:hAnsi="Times New Roman" w:cs="Times New Roman"/>
          <w:sz w:val="28"/>
          <w:szCs w:val="28"/>
        </w:rPr>
      </w:pPr>
    </w:p>
    <w:p w:rsidR="008C0576" w:rsidRPr="008C0576" w:rsidRDefault="008C0576" w:rsidP="008C0576">
      <w:pPr>
        <w:spacing w:after="0"/>
        <w:ind w:firstLine="709"/>
        <w:jc w:val="both"/>
        <w:rPr>
          <w:rFonts w:ascii="Times New Roman" w:hAnsi="Times New Roman" w:cs="Times New Roman"/>
          <w:sz w:val="28"/>
          <w:szCs w:val="28"/>
        </w:rPr>
      </w:pPr>
      <w:r w:rsidRPr="008C0576">
        <w:rPr>
          <w:rFonts w:ascii="Times New Roman" w:hAnsi="Times New Roman" w:cs="Times New Roman"/>
          <w:sz w:val="28"/>
          <w:szCs w:val="28"/>
        </w:rPr>
        <w:t>Разное:</w:t>
      </w:r>
    </w:p>
    <w:p w:rsidR="008C0576" w:rsidRPr="008C0576" w:rsidRDefault="00F66B3C" w:rsidP="008C0576">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8C0576" w:rsidRPr="008C0576">
        <w:rPr>
          <w:rFonts w:ascii="Times New Roman" w:hAnsi="Times New Roman" w:cs="Times New Roman"/>
          <w:sz w:val="28"/>
          <w:szCs w:val="28"/>
        </w:rPr>
        <w:t xml:space="preserve"> О </w:t>
      </w:r>
      <w:r w:rsidR="00FE0D1B">
        <w:rPr>
          <w:rFonts w:ascii="Times New Roman" w:hAnsi="Times New Roman" w:cs="Times New Roman"/>
          <w:sz w:val="28"/>
          <w:szCs w:val="28"/>
        </w:rPr>
        <w:t>готовности</w:t>
      </w:r>
      <w:r w:rsidR="008C0576" w:rsidRPr="008C0576">
        <w:rPr>
          <w:rFonts w:ascii="Times New Roman" w:hAnsi="Times New Roman" w:cs="Times New Roman"/>
          <w:sz w:val="28"/>
          <w:szCs w:val="28"/>
        </w:rPr>
        <w:t xml:space="preserve"> к отопительному сезону 2023-2024 гг. на территории Завьяловского района.</w:t>
      </w:r>
    </w:p>
    <w:p w:rsidR="00645770" w:rsidRPr="003A3E9A" w:rsidRDefault="00F66B3C" w:rsidP="008C0576">
      <w:pPr>
        <w:pStyle w:val="ConsPlusNormal"/>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8C0576" w:rsidRPr="003A3E9A">
        <w:rPr>
          <w:rFonts w:ascii="Times New Roman" w:eastAsiaTheme="minorHAnsi" w:hAnsi="Times New Roman" w:cs="Times New Roman"/>
          <w:sz w:val="28"/>
          <w:szCs w:val="28"/>
          <w:lang w:eastAsia="en-US"/>
        </w:rPr>
        <w:t xml:space="preserve"> О начале нового учебного года 2023-2024 гг. Итоги проведения летней кампании в Завьяловском районе.</w:t>
      </w:r>
    </w:p>
    <w:p w:rsidR="008C0576" w:rsidRDefault="008C0576"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5D46CC" w:rsidRDefault="005D46CC" w:rsidP="008C0576">
      <w:pPr>
        <w:pStyle w:val="ConsPlusNormal"/>
        <w:ind w:firstLine="0"/>
        <w:jc w:val="both"/>
        <w:rPr>
          <w:rFonts w:ascii="Times New Roman" w:hAnsi="Times New Roman" w:cs="Times New Roman"/>
          <w:sz w:val="28"/>
          <w:szCs w:val="28"/>
        </w:rPr>
      </w:pPr>
    </w:p>
    <w:p w:rsidR="005D46CC" w:rsidRDefault="005D46CC" w:rsidP="008C0576">
      <w:pPr>
        <w:pStyle w:val="ConsPlusNormal"/>
        <w:ind w:firstLine="0"/>
        <w:jc w:val="both"/>
        <w:rPr>
          <w:rFonts w:ascii="Times New Roman" w:hAnsi="Times New Roman" w:cs="Times New Roman"/>
          <w:sz w:val="28"/>
          <w:szCs w:val="28"/>
        </w:rPr>
      </w:pPr>
    </w:p>
    <w:p w:rsidR="005D46CC" w:rsidRDefault="005D46CC" w:rsidP="008C0576">
      <w:pPr>
        <w:pStyle w:val="ConsPlusNormal"/>
        <w:ind w:firstLine="0"/>
        <w:jc w:val="both"/>
        <w:rPr>
          <w:rFonts w:ascii="Times New Roman" w:hAnsi="Times New Roman" w:cs="Times New Roman"/>
          <w:sz w:val="28"/>
          <w:szCs w:val="28"/>
        </w:rPr>
      </w:pPr>
    </w:p>
    <w:p w:rsidR="005D46CC" w:rsidRDefault="005D46CC" w:rsidP="008C0576">
      <w:pPr>
        <w:pStyle w:val="ConsPlusNormal"/>
        <w:ind w:firstLine="0"/>
        <w:jc w:val="both"/>
        <w:rPr>
          <w:rFonts w:ascii="Times New Roman" w:hAnsi="Times New Roman" w:cs="Times New Roman"/>
          <w:sz w:val="28"/>
          <w:szCs w:val="28"/>
        </w:rPr>
      </w:pPr>
    </w:p>
    <w:p w:rsidR="00CD6EDA" w:rsidRDefault="00CD6EDA" w:rsidP="008C0576">
      <w:pPr>
        <w:pStyle w:val="ConsPlusNormal"/>
        <w:ind w:firstLine="0"/>
        <w:jc w:val="both"/>
        <w:rPr>
          <w:rFonts w:ascii="Times New Roman" w:hAnsi="Times New Roman" w:cs="Times New Roman"/>
          <w:sz w:val="28"/>
          <w:szCs w:val="28"/>
        </w:rPr>
      </w:pPr>
    </w:p>
    <w:p w:rsidR="00645770" w:rsidRDefault="00645770" w:rsidP="008C0576">
      <w:pPr>
        <w:pStyle w:val="a3"/>
        <w:spacing w:before="0" w:beforeAutospacing="0" w:after="0" w:afterAutospacing="0"/>
        <w:ind w:right="-15" w:firstLine="709"/>
        <w:jc w:val="both"/>
        <w:rPr>
          <w:sz w:val="28"/>
          <w:szCs w:val="28"/>
        </w:rPr>
      </w:pPr>
      <w:r>
        <w:rPr>
          <w:sz w:val="28"/>
          <w:szCs w:val="28"/>
        </w:rPr>
        <w:t>?</w:t>
      </w:r>
    </w:p>
    <w:p w:rsidR="00645770" w:rsidRDefault="00645770" w:rsidP="00645770">
      <w:pPr>
        <w:pStyle w:val="a3"/>
        <w:spacing w:before="0" w:beforeAutospacing="0" w:after="0" w:afterAutospacing="0"/>
        <w:ind w:right="-15" w:firstLine="709"/>
        <w:jc w:val="both"/>
        <w:rPr>
          <w:sz w:val="28"/>
          <w:szCs w:val="28"/>
        </w:rPr>
      </w:pPr>
    </w:p>
    <w:p w:rsidR="00645770" w:rsidRDefault="00645770" w:rsidP="00645770">
      <w:pPr>
        <w:pStyle w:val="a3"/>
        <w:spacing w:before="0" w:beforeAutospacing="0" w:after="0" w:afterAutospacing="0"/>
        <w:ind w:right="-15" w:firstLine="709"/>
        <w:jc w:val="both"/>
        <w:rPr>
          <w:sz w:val="28"/>
          <w:szCs w:val="28"/>
        </w:rPr>
      </w:pPr>
      <w:r>
        <w:rPr>
          <w:sz w:val="28"/>
          <w:szCs w:val="28"/>
        </w:rPr>
        <w:t>1</w:t>
      </w:r>
      <w:r w:rsidRPr="00A337DC">
        <w:rPr>
          <w:sz w:val="28"/>
          <w:szCs w:val="28"/>
        </w:rPr>
        <w:t xml:space="preserve">. Об утверждении ликвидационного баланса </w:t>
      </w:r>
      <w:r w:rsidR="001A246A" w:rsidRPr="00A337DC">
        <w:rPr>
          <w:sz w:val="28"/>
          <w:szCs w:val="28"/>
        </w:rPr>
        <w:t>(</w:t>
      </w:r>
      <w:r w:rsidRPr="00A337DC">
        <w:rPr>
          <w:sz w:val="28"/>
          <w:szCs w:val="28"/>
        </w:rPr>
        <w:t>Администрация</w:t>
      </w:r>
      <w:r w:rsidR="00937C9C" w:rsidRPr="00A337DC">
        <w:rPr>
          <w:sz w:val="28"/>
          <w:szCs w:val="28"/>
        </w:rPr>
        <w:t xml:space="preserve"> – можно до конца года</w:t>
      </w:r>
      <w:r w:rsidR="00633F3B">
        <w:rPr>
          <w:sz w:val="28"/>
          <w:szCs w:val="28"/>
        </w:rPr>
        <w:t>, отделы «</w:t>
      </w:r>
      <w:proofErr w:type="spellStart"/>
      <w:r w:rsidR="00633F3B">
        <w:rPr>
          <w:sz w:val="28"/>
          <w:szCs w:val="28"/>
        </w:rPr>
        <w:t>Люкский</w:t>
      </w:r>
      <w:proofErr w:type="spellEnd"/>
      <w:r w:rsidR="00633F3B">
        <w:rPr>
          <w:sz w:val="28"/>
          <w:szCs w:val="28"/>
        </w:rPr>
        <w:t>» «</w:t>
      </w:r>
      <w:proofErr w:type="spellStart"/>
      <w:r w:rsidR="00633F3B">
        <w:rPr>
          <w:sz w:val="28"/>
          <w:szCs w:val="28"/>
        </w:rPr>
        <w:t>Шабердинский</w:t>
      </w:r>
      <w:proofErr w:type="spellEnd"/>
      <w:r w:rsidR="00633F3B">
        <w:rPr>
          <w:sz w:val="28"/>
          <w:szCs w:val="28"/>
        </w:rPr>
        <w:t>»</w:t>
      </w:r>
      <w:r w:rsidR="00DE7A8F">
        <w:rPr>
          <w:sz w:val="28"/>
          <w:szCs w:val="28"/>
        </w:rPr>
        <w:t>)</w:t>
      </w:r>
    </w:p>
    <w:p w:rsidR="00645770" w:rsidRDefault="00645770" w:rsidP="00CD6ED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97529E">
        <w:rPr>
          <w:rFonts w:ascii="Times New Roman" w:eastAsia="Times New Roman" w:hAnsi="Times New Roman" w:cs="Times New Roman"/>
          <w:sz w:val="28"/>
          <w:szCs w:val="28"/>
          <w:lang w:eastAsia="ru-RU"/>
        </w:rPr>
        <w:t>О внесении изменений в Положения о территориальных органах Администра</w:t>
      </w:r>
      <w:r w:rsidR="00CD6EDA">
        <w:rPr>
          <w:rFonts w:ascii="Times New Roman" w:eastAsia="Times New Roman" w:hAnsi="Times New Roman" w:cs="Times New Roman"/>
          <w:sz w:val="28"/>
          <w:szCs w:val="28"/>
          <w:lang w:eastAsia="ru-RU"/>
        </w:rPr>
        <w:t xml:space="preserve">ции муниципального образования </w:t>
      </w:r>
      <w:r w:rsidR="00A337DC">
        <w:rPr>
          <w:rFonts w:ascii="Times New Roman" w:eastAsia="Times New Roman" w:hAnsi="Times New Roman" w:cs="Times New Roman"/>
          <w:sz w:val="28"/>
          <w:szCs w:val="28"/>
          <w:lang w:eastAsia="ru-RU"/>
        </w:rPr>
        <w:t>(18 решений)</w:t>
      </w:r>
    </w:p>
    <w:p w:rsidR="00FD21C7" w:rsidRPr="004B6E00" w:rsidRDefault="003A3E9A" w:rsidP="0043565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4B6E00" w:rsidRPr="004B6E00">
        <w:rPr>
          <w:rFonts w:ascii="Times New Roman" w:eastAsia="Times New Roman" w:hAnsi="Times New Roman" w:cs="Times New Roman"/>
          <w:sz w:val="28"/>
          <w:szCs w:val="28"/>
          <w:lang w:eastAsia="ru-RU"/>
        </w:rPr>
        <w:t xml:space="preserve">. Рассмотреть на </w:t>
      </w:r>
      <w:proofErr w:type="spellStart"/>
      <w:r w:rsidR="004B6E00" w:rsidRPr="004B6E00">
        <w:rPr>
          <w:rFonts w:ascii="Times New Roman" w:eastAsia="Times New Roman" w:hAnsi="Times New Roman" w:cs="Times New Roman"/>
          <w:sz w:val="28"/>
          <w:szCs w:val="28"/>
          <w:lang w:eastAsia="ru-RU"/>
        </w:rPr>
        <w:t>деп</w:t>
      </w:r>
      <w:proofErr w:type="spellEnd"/>
      <w:r w:rsidR="004B6E00" w:rsidRPr="004B6E00">
        <w:rPr>
          <w:rFonts w:ascii="Times New Roman" w:eastAsia="Times New Roman" w:hAnsi="Times New Roman" w:cs="Times New Roman"/>
          <w:sz w:val="28"/>
          <w:szCs w:val="28"/>
          <w:lang w:eastAsia="ru-RU"/>
        </w:rPr>
        <w:t>. комиссии по социальной политике и депутатской этике вопрос об отсутствии депутатов на заседаниях без уважительной причины с дальнейшим внесением изменений в Регламент (связано с внесением поправок в Устав в сентябре 2023)</w:t>
      </w:r>
    </w:p>
    <w:p w:rsidR="00FD21C7" w:rsidRPr="004B6E00" w:rsidRDefault="00FD21C7" w:rsidP="00435655">
      <w:pPr>
        <w:spacing w:after="0" w:line="240" w:lineRule="auto"/>
        <w:ind w:firstLine="709"/>
        <w:jc w:val="both"/>
        <w:rPr>
          <w:rFonts w:ascii="Times New Roman" w:eastAsia="Times New Roman" w:hAnsi="Times New Roman" w:cs="Times New Roman"/>
          <w:sz w:val="28"/>
          <w:szCs w:val="28"/>
          <w:lang w:eastAsia="ru-RU"/>
        </w:rPr>
      </w:pPr>
    </w:p>
    <w:p w:rsidR="00BD2962" w:rsidRDefault="00BD2962" w:rsidP="00BD29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Разное: </w:t>
      </w:r>
      <w:r w:rsidRPr="00256F9B">
        <w:rPr>
          <w:rFonts w:ascii="Times New Roman" w:hAnsi="Times New Roman" w:cs="Times New Roman"/>
          <w:sz w:val="28"/>
          <w:szCs w:val="28"/>
        </w:rPr>
        <w:t>Основные мероприятия в сфере строительства и комм</w:t>
      </w:r>
      <w:r>
        <w:rPr>
          <w:rFonts w:ascii="Times New Roman" w:hAnsi="Times New Roman" w:cs="Times New Roman"/>
          <w:sz w:val="28"/>
          <w:szCs w:val="28"/>
        </w:rPr>
        <w:t>унального хозяйства в 2023 году (с майской сессии)</w:t>
      </w:r>
    </w:p>
    <w:p w:rsidR="00645770" w:rsidRPr="00E36215" w:rsidRDefault="00645770" w:rsidP="00645770">
      <w:pPr>
        <w:spacing w:line="240" w:lineRule="auto"/>
        <w:ind w:firstLine="709"/>
        <w:jc w:val="both"/>
        <w:rPr>
          <w:rFonts w:ascii="Times New Roman" w:eastAsia="Times New Roman" w:hAnsi="Times New Roman" w:cs="Times New Roman"/>
          <w:sz w:val="28"/>
          <w:szCs w:val="28"/>
          <w:lang w:eastAsia="ru-RU"/>
        </w:rPr>
      </w:pPr>
    </w:p>
    <w:p w:rsidR="00256F9B" w:rsidRPr="00E327FD" w:rsidRDefault="00256F9B" w:rsidP="00256F9B">
      <w:pPr>
        <w:pStyle w:val="ConsPlusNormal"/>
        <w:ind w:firstLine="0"/>
        <w:jc w:val="center"/>
        <w:rPr>
          <w:rFonts w:ascii="Times New Roman" w:hAnsi="Times New Roman" w:cs="Times New Roman"/>
          <w:b/>
          <w:sz w:val="24"/>
          <w:szCs w:val="24"/>
        </w:rPr>
      </w:pPr>
    </w:p>
    <w:p w:rsidR="00661282" w:rsidRPr="005165E4" w:rsidRDefault="00AC1D46">
      <w:pPr>
        <w:spacing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Поздравить  </w:t>
      </w:r>
      <w:proofErr w:type="spellStart"/>
      <w:r>
        <w:rPr>
          <w:rFonts w:ascii="Times New Roman" w:eastAsia="Times New Roman" w:hAnsi="Times New Roman" w:cs="Times New Roman"/>
          <w:sz w:val="28"/>
          <w:szCs w:val="28"/>
          <w:lang w:eastAsia="ru-RU"/>
        </w:rPr>
        <w:t>Калегина</w:t>
      </w:r>
      <w:proofErr w:type="spellEnd"/>
      <w:r>
        <w:rPr>
          <w:rFonts w:ascii="Times New Roman" w:eastAsia="Times New Roman" w:hAnsi="Times New Roman" w:cs="Times New Roman"/>
          <w:sz w:val="28"/>
          <w:szCs w:val="28"/>
          <w:lang w:eastAsia="ru-RU"/>
        </w:rPr>
        <w:t xml:space="preserve"> А.С. в сентябре</w:t>
      </w:r>
    </w:p>
    <w:sectPr w:rsidR="00661282" w:rsidRPr="005165E4" w:rsidSect="004B6E00">
      <w:pgSz w:w="11906" w:h="16838"/>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8A6"/>
    <w:rsid w:val="00002857"/>
    <w:rsid w:val="00035508"/>
    <w:rsid w:val="00040FD5"/>
    <w:rsid w:val="000A08A6"/>
    <w:rsid w:val="000B3160"/>
    <w:rsid w:val="000E2F84"/>
    <w:rsid w:val="001A246A"/>
    <w:rsid w:val="002471B1"/>
    <w:rsid w:val="00256F9B"/>
    <w:rsid w:val="00261148"/>
    <w:rsid w:val="00272A78"/>
    <w:rsid w:val="002959C3"/>
    <w:rsid w:val="002B1021"/>
    <w:rsid w:val="002B48AE"/>
    <w:rsid w:val="002C5ED9"/>
    <w:rsid w:val="003339E5"/>
    <w:rsid w:val="003469C5"/>
    <w:rsid w:val="003A3E9A"/>
    <w:rsid w:val="003D2747"/>
    <w:rsid w:val="00435655"/>
    <w:rsid w:val="004B6E00"/>
    <w:rsid w:val="004D6D98"/>
    <w:rsid w:val="005165E4"/>
    <w:rsid w:val="0055469D"/>
    <w:rsid w:val="00570BDC"/>
    <w:rsid w:val="00587121"/>
    <w:rsid w:val="005A5587"/>
    <w:rsid w:val="005D46CC"/>
    <w:rsid w:val="005D5534"/>
    <w:rsid w:val="0060224D"/>
    <w:rsid w:val="00603B2C"/>
    <w:rsid w:val="0060715F"/>
    <w:rsid w:val="00626D1A"/>
    <w:rsid w:val="00633F3B"/>
    <w:rsid w:val="00645473"/>
    <w:rsid w:val="00645770"/>
    <w:rsid w:val="00661282"/>
    <w:rsid w:val="006A4AFA"/>
    <w:rsid w:val="006B5A1C"/>
    <w:rsid w:val="006C4DCC"/>
    <w:rsid w:val="007565AD"/>
    <w:rsid w:val="00757BD9"/>
    <w:rsid w:val="00771E6C"/>
    <w:rsid w:val="00772376"/>
    <w:rsid w:val="00784FF5"/>
    <w:rsid w:val="00797F4C"/>
    <w:rsid w:val="007F7C42"/>
    <w:rsid w:val="008032D3"/>
    <w:rsid w:val="00885C8E"/>
    <w:rsid w:val="008C0576"/>
    <w:rsid w:val="008C56D4"/>
    <w:rsid w:val="00937C9C"/>
    <w:rsid w:val="0097529E"/>
    <w:rsid w:val="00980C6B"/>
    <w:rsid w:val="00A337DC"/>
    <w:rsid w:val="00A43CA2"/>
    <w:rsid w:val="00A72653"/>
    <w:rsid w:val="00AC1D46"/>
    <w:rsid w:val="00AC2856"/>
    <w:rsid w:val="00AF3A8F"/>
    <w:rsid w:val="00B25101"/>
    <w:rsid w:val="00BD2962"/>
    <w:rsid w:val="00BE7F19"/>
    <w:rsid w:val="00C926B9"/>
    <w:rsid w:val="00C9619C"/>
    <w:rsid w:val="00CD11B3"/>
    <w:rsid w:val="00CD21F0"/>
    <w:rsid w:val="00CD6EDA"/>
    <w:rsid w:val="00D25430"/>
    <w:rsid w:val="00D25EB7"/>
    <w:rsid w:val="00D57E7C"/>
    <w:rsid w:val="00D77CE5"/>
    <w:rsid w:val="00D92285"/>
    <w:rsid w:val="00D93011"/>
    <w:rsid w:val="00D95593"/>
    <w:rsid w:val="00DB27B0"/>
    <w:rsid w:val="00DE5EA2"/>
    <w:rsid w:val="00DE7A8F"/>
    <w:rsid w:val="00DF2A72"/>
    <w:rsid w:val="00E267F0"/>
    <w:rsid w:val="00E36215"/>
    <w:rsid w:val="00E6014C"/>
    <w:rsid w:val="00E655C3"/>
    <w:rsid w:val="00E67362"/>
    <w:rsid w:val="00E7423B"/>
    <w:rsid w:val="00EB2EC9"/>
    <w:rsid w:val="00F37C2E"/>
    <w:rsid w:val="00F53F92"/>
    <w:rsid w:val="00F65495"/>
    <w:rsid w:val="00F66B3C"/>
    <w:rsid w:val="00FD21C7"/>
    <w:rsid w:val="00FE0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80C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362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36215"/>
    <w:rPr>
      <w:rFonts w:ascii="Arial" w:eastAsia="Times New Roman" w:hAnsi="Arial" w:cs="Arial"/>
      <w:sz w:val="20"/>
      <w:szCs w:val="20"/>
      <w:lang w:eastAsia="ru-RU"/>
    </w:rPr>
  </w:style>
  <w:style w:type="character" w:customStyle="1" w:styleId="a4">
    <w:name w:val="Абзац списка Знак"/>
    <w:link w:val="a5"/>
    <w:locked/>
    <w:rsid w:val="000E2F84"/>
    <w:rPr>
      <w:lang w:val="x-none"/>
    </w:rPr>
  </w:style>
  <w:style w:type="paragraph" w:styleId="a5">
    <w:name w:val="List Paragraph"/>
    <w:basedOn w:val="a"/>
    <w:link w:val="a4"/>
    <w:qFormat/>
    <w:rsid w:val="000E2F84"/>
    <w:pPr>
      <w:ind w:left="720"/>
      <w:contextualSpacing/>
    </w:pPr>
    <w:rPr>
      <w:lang w:val="x-none"/>
    </w:rPr>
  </w:style>
  <w:style w:type="paragraph" w:styleId="2">
    <w:name w:val="Body Text 2"/>
    <w:basedOn w:val="a"/>
    <w:link w:val="20"/>
    <w:rsid w:val="00256F9B"/>
    <w:pPr>
      <w:spacing w:after="0" w:line="240" w:lineRule="auto"/>
      <w:jc w:val="both"/>
    </w:pPr>
    <w:rPr>
      <w:rFonts w:ascii="Times New Roman" w:eastAsia="Times New Roman" w:hAnsi="Times New Roman" w:cs="Times New Roman"/>
      <w:b/>
      <w:bCs/>
      <w:i/>
      <w:iCs/>
      <w:sz w:val="28"/>
      <w:szCs w:val="24"/>
      <w:lang w:eastAsia="ru-RU"/>
    </w:rPr>
  </w:style>
  <w:style w:type="character" w:customStyle="1" w:styleId="20">
    <w:name w:val="Основной текст 2 Знак"/>
    <w:basedOn w:val="a0"/>
    <w:link w:val="2"/>
    <w:rsid w:val="00256F9B"/>
    <w:rPr>
      <w:rFonts w:ascii="Times New Roman" w:eastAsia="Times New Roman" w:hAnsi="Times New Roman" w:cs="Times New Roman"/>
      <w:b/>
      <w:bCs/>
      <w:i/>
      <w:iCs/>
      <w:sz w:val="28"/>
      <w:szCs w:val="24"/>
      <w:lang w:eastAsia="ru-RU"/>
    </w:rPr>
  </w:style>
  <w:style w:type="paragraph" w:styleId="a6">
    <w:name w:val="Balloon Text"/>
    <w:basedOn w:val="a"/>
    <w:link w:val="a7"/>
    <w:uiPriority w:val="99"/>
    <w:semiHidden/>
    <w:unhideWhenUsed/>
    <w:rsid w:val="00D9228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92285"/>
    <w:rPr>
      <w:rFonts w:ascii="Tahoma" w:hAnsi="Tahoma" w:cs="Tahoma"/>
      <w:sz w:val="16"/>
      <w:szCs w:val="16"/>
    </w:rPr>
  </w:style>
  <w:style w:type="paragraph" w:styleId="a8">
    <w:name w:val="Body Text"/>
    <w:basedOn w:val="a"/>
    <w:link w:val="a9"/>
    <w:uiPriority w:val="99"/>
    <w:semiHidden/>
    <w:unhideWhenUsed/>
    <w:rsid w:val="00035508"/>
    <w:pPr>
      <w:spacing w:after="120"/>
    </w:pPr>
  </w:style>
  <w:style w:type="character" w:customStyle="1" w:styleId="a9">
    <w:name w:val="Основной текст Знак"/>
    <w:basedOn w:val="a0"/>
    <w:link w:val="a8"/>
    <w:uiPriority w:val="99"/>
    <w:semiHidden/>
    <w:rsid w:val="00035508"/>
  </w:style>
  <w:style w:type="paragraph" w:customStyle="1" w:styleId="ConsPlusTitle">
    <w:name w:val="ConsPlusTitle"/>
    <w:rsid w:val="00BE7F19"/>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efault">
    <w:name w:val="Default"/>
    <w:rsid w:val="002B102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80C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362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36215"/>
    <w:rPr>
      <w:rFonts w:ascii="Arial" w:eastAsia="Times New Roman" w:hAnsi="Arial" w:cs="Arial"/>
      <w:sz w:val="20"/>
      <w:szCs w:val="20"/>
      <w:lang w:eastAsia="ru-RU"/>
    </w:rPr>
  </w:style>
  <w:style w:type="character" w:customStyle="1" w:styleId="a4">
    <w:name w:val="Абзац списка Знак"/>
    <w:link w:val="a5"/>
    <w:locked/>
    <w:rsid w:val="000E2F84"/>
    <w:rPr>
      <w:lang w:val="x-none"/>
    </w:rPr>
  </w:style>
  <w:style w:type="paragraph" w:styleId="a5">
    <w:name w:val="List Paragraph"/>
    <w:basedOn w:val="a"/>
    <w:link w:val="a4"/>
    <w:qFormat/>
    <w:rsid w:val="000E2F84"/>
    <w:pPr>
      <w:ind w:left="720"/>
      <w:contextualSpacing/>
    </w:pPr>
    <w:rPr>
      <w:lang w:val="x-none"/>
    </w:rPr>
  </w:style>
  <w:style w:type="paragraph" w:styleId="2">
    <w:name w:val="Body Text 2"/>
    <w:basedOn w:val="a"/>
    <w:link w:val="20"/>
    <w:rsid w:val="00256F9B"/>
    <w:pPr>
      <w:spacing w:after="0" w:line="240" w:lineRule="auto"/>
      <w:jc w:val="both"/>
    </w:pPr>
    <w:rPr>
      <w:rFonts w:ascii="Times New Roman" w:eastAsia="Times New Roman" w:hAnsi="Times New Roman" w:cs="Times New Roman"/>
      <w:b/>
      <w:bCs/>
      <w:i/>
      <w:iCs/>
      <w:sz w:val="28"/>
      <w:szCs w:val="24"/>
      <w:lang w:eastAsia="ru-RU"/>
    </w:rPr>
  </w:style>
  <w:style w:type="character" w:customStyle="1" w:styleId="20">
    <w:name w:val="Основной текст 2 Знак"/>
    <w:basedOn w:val="a0"/>
    <w:link w:val="2"/>
    <w:rsid w:val="00256F9B"/>
    <w:rPr>
      <w:rFonts w:ascii="Times New Roman" w:eastAsia="Times New Roman" w:hAnsi="Times New Roman" w:cs="Times New Roman"/>
      <w:b/>
      <w:bCs/>
      <w:i/>
      <w:iCs/>
      <w:sz w:val="28"/>
      <w:szCs w:val="24"/>
      <w:lang w:eastAsia="ru-RU"/>
    </w:rPr>
  </w:style>
  <w:style w:type="paragraph" w:styleId="a6">
    <w:name w:val="Balloon Text"/>
    <w:basedOn w:val="a"/>
    <w:link w:val="a7"/>
    <w:uiPriority w:val="99"/>
    <w:semiHidden/>
    <w:unhideWhenUsed/>
    <w:rsid w:val="00D9228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92285"/>
    <w:rPr>
      <w:rFonts w:ascii="Tahoma" w:hAnsi="Tahoma" w:cs="Tahoma"/>
      <w:sz w:val="16"/>
      <w:szCs w:val="16"/>
    </w:rPr>
  </w:style>
  <w:style w:type="paragraph" w:styleId="a8">
    <w:name w:val="Body Text"/>
    <w:basedOn w:val="a"/>
    <w:link w:val="a9"/>
    <w:uiPriority w:val="99"/>
    <w:semiHidden/>
    <w:unhideWhenUsed/>
    <w:rsid w:val="00035508"/>
    <w:pPr>
      <w:spacing w:after="120"/>
    </w:pPr>
  </w:style>
  <w:style w:type="character" w:customStyle="1" w:styleId="a9">
    <w:name w:val="Основной текст Знак"/>
    <w:basedOn w:val="a0"/>
    <w:link w:val="a8"/>
    <w:uiPriority w:val="99"/>
    <w:semiHidden/>
    <w:rsid w:val="00035508"/>
  </w:style>
  <w:style w:type="paragraph" w:customStyle="1" w:styleId="ConsPlusTitle">
    <w:name w:val="ConsPlusTitle"/>
    <w:rsid w:val="00BE7F19"/>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efault">
    <w:name w:val="Default"/>
    <w:rsid w:val="002B102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58714-6909-45B3-A7CC-B04171D29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499</Words>
  <Characters>2848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dc:creator>
  <cp:keywords/>
  <dc:description/>
  <cp:lastModifiedBy>smi</cp:lastModifiedBy>
  <cp:revision>75</cp:revision>
  <cp:lastPrinted>2023-09-18T03:52:00Z</cp:lastPrinted>
  <dcterms:created xsi:type="dcterms:W3CDTF">2023-01-26T11:54:00Z</dcterms:created>
  <dcterms:modified xsi:type="dcterms:W3CDTF">2023-09-22T05:48:00Z</dcterms:modified>
</cp:coreProperties>
</file>